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1F24B" w14:textId="09853ED8" w:rsidR="00E17E03" w:rsidRDefault="007B1399" w:rsidP="00E17E03">
      <w:pPr>
        <w:pStyle w:val="Heading1"/>
        <w:pBdr>
          <w:bottom w:val="single" w:sz="4" w:space="1" w:color="auto"/>
        </w:pBdr>
        <w:jc w:val="center"/>
      </w:pPr>
      <w:bookmarkStart w:id="0" w:name="_Int_DuViRBas"/>
      <w:ins w:id="1" w:author="Ciarán Busby" w:date="2025-04-08T08:47:00Z"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411E646A" wp14:editId="0F30641B">
              <wp:simplePos x="0" y="0"/>
              <wp:positionH relativeFrom="margin">
                <wp:posOffset>4735195</wp:posOffset>
              </wp:positionH>
              <wp:positionV relativeFrom="paragraph">
                <wp:posOffset>-647700</wp:posOffset>
              </wp:positionV>
              <wp:extent cx="996315" cy="498475"/>
              <wp:effectExtent l="0" t="0" r="0" b="0"/>
              <wp:wrapNone/>
              <wp:docPr id="1395515761" name="Picture 2" descr="A blue text on a black background&#10;&#10;AI-generated content may be incorrec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95515761" name="Picture 2" descr="A blue text on a black background&#10;&#10;AI-generated content may be incorrect."/>
                      <pic:cNvPicPr/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96315" cy="498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ins w:id="2" w:author="Ciarán Busby" w:date="2025-04-08T08:46:00Z"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378FCB05" wp14:editId="36DE74B7">
              <wp:simplePos x="0" y="0"/>
              <wp:positionH relativeFrom="margin">
                <wp:posOffset>0</wp:posOffset>
              </wp:positionH>
              <wp:positionV relativeFrom="paragraph">
                <wp:posOffset>-523875</wp:posOffset>
              </wp:positionV>
              <wp:extent cx="1209675" cy="269875"/>
              <wp:effectExtent l="0" t="0" r="9525" b="0"/>
              <wp:wrapNone/>
              <wp:docPr id="1602975070" name="Picture 1" descr="A blue and white logo&#10;&#10;AI-generated content may be incorrec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02975070" name="Picture 1" descr="A blue and white logo&#10;&#10;AI-generated content may be incorrect."/>
                      <pic:cNvPicPr/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09675" cy="2698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  <w:r w:rsidR="00E17E03">
        <w:t>TransferMate Education | Student Playbook</w:t>
      </w:r>
      <w:bookmarkEnd w:id="0"/>
    </w:p>
    <w:p w14:paraId="058DC1C8" w14:textId="77777777" w:rsidR="00E17E03" w:rsidRDefault="00E17E03" w:rsidP="00E17E03">
      <w:pPr>
        <w:spacing w:line="257" w:lineRule="auto"/>
        <w:rPr>
          <w:b/>
          <w:bCs/>
        </w:rPr>
      </w:pPr>
    </w:p>
    <w:p w14:paraId="6B6A4784" w14:textId="72B5324D" w:rsidR="00E17E03" w:rsidRPr="005C193C" w:rsidRDefault="000818BC" w:rsidP="00E17E03">
      <w:pPr>
        <w:spacing w:line="257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FAQs</w:t>
      </w:r>
    </w:p>
    <w:p w14:paraId="32B67FBD" w14:textId="2EB5302B" w:rsidR="003E1F31" w:rsidRPr="003E1F31" w:rsidRDefault="003E1F31" w:rsidP="003E1F31">
      <w:pPr>
        <w:spacing w:after="0" w:line="240" w:lineRule="auto"/>
        <w:rPr>
          <w:rFonts w:ascii="Calibri" w:eastAsia="Calibri" w:hAnsi="Calibri" w:cs="Calibri"/>
          <w:i/>
          <w:iCs/>
          <w:color w:val="000000" w:themeColor="text1"/>
        </w:rPr>
      </w:pPr>
      <w:r w:rsidRPr="003E1F31">
        <w:rPr>
          <w:rFonts w:ascii="Calibri" w:eastAsia="Calibri" w:hAnsi="Calibri" w:cs="Calibri"/>
          <w:i/>
          <w:iCs/>
          <w:color w:val="000000" w:themeColor="text1"/>
        </w:rPr>
        <w:t>Include these FAQs on the payments page or linked from the Transfer</w:t>
      </w:r>
      <w:r>
        <w:rPr>
          <w:rFonts w:ascii="Calibri" w:eastAsia="Calibri" w:hAnsi="Calibri" w:cs="Calibri"/>
          <w:i/>
          <w:iCs/>
          <w:color w:val="000000" w:themeColor="text1"/>
        </w:rPr>
        <w:t>M</w:t>
      </w:r>
      <w:r w:rsidRPr="003E1F31">
        <w:rPr>
          <w:rFonts w:ascii="Calibri" w:eastAsia="Calibri" w:hAnsi="Calibri" w:cs="Calibri"/>
          <w:i/>
          <w:iCs/>
          <w:color w:val="000000" w:themeColor="text1"/>
        </w:rPr>
        <w:t>ate payments page</w:t>
      </w:r>
      <w:r w:rsidR="00A0444A">
        <w:rPr>
          <w:rFonts w:ascii="Calibri" w:eastAsia="Calibri" w:hAnsi="Calibri" w:cs="Calibri"/>
          <w:i/>
          <w:iCs/>
          <w:color w:val="000000" w:themeColor="text1"/>
        </w:rPr>
        <w:t>/portal</w:t>
      </w:r>
      <w:r w:rsidRPr="003E1F31">
        <w:rPr>
          <w:rFonts w:ascii="Calibri" w:eastAsia="Calibri" w:hAnsi="Calibri" w:cs="Calibri"/>
          <w:i/>
          <w:iCs/>
          <w:color w:val="000000" w:themeColor="text1"/>
        </w:rPr>
        <w:t xml:space="preserve"> on your institution’s website. </w:t>
      </w:r>
    </w:p>
    <w:p w14:paraId="1E4F3FC4" w14:textId="77777777" w:rsidR="003E1F31" w:rsidRPr="003E1F31" w:rsidRDefault="003E1F31" w:rsidP="003E1F31">
      <w:pPr>
        <w:rPr>
          <w:b/>
          <w:bCs/>
          <w:i/>
          <w:iCs/>
        </w:rPr>
      </w:pPr>
    </w:p>
    <w:p w14:paraId="124BC0DA" w14:textId="3F13E65D" w:rsidR="007905AB" w:rsidRPr="003E1F31" w:rsidRDefault="003E1F31" w:rsidP="003E1F31">
      <w:pPr>
        <w:rPr>
          <w:rStyle w:val="normaltextrun"/>
          <w:i/>
          <w:iCs/>
        </w:rPr>
      </w:pPr>
      <w:r w:rsidRPr="003E1F31">
        <w:rPr>
          <w:i/>
          <w:iCs/>
        </w:rPr>
        <w:t xml:space="preserve">These FAQs can help to reduce the </w:t>
      </w:r>
      <w:r w:rsidR="00D6591B">
        <w:rPr>
          <w:i/>
          <w:iCs/>
        </w:rPr>
        <w:t>number</w:t>
      </w:r>
      <w:r w:rsidRPr="003E1F31">
        <w:rPr>
          <w:i/>
          <w:iCs/>
        </w:rPr>
        <w:t xml:space="preserve"> of queries your student office receives. TransferMate also offers 24/7 multilingual customer support </w:t>
      </w:r>
      <w:r w:rsidR="00D00D3F">
        <w:rPr>
          <w:i/>
          <w:iCs/>
        </w:rPr>
        <w:t xml:space="preserve">for students </w:t>
      </w:r>
      <w:r w:rsidRPr="003E1F31">
        <w:rPr>
          <w:i/>
          <w:iCs/>
        </w:rPr>
        <w:t xml:space="preserve">where specific questions can be answered via email, live chat, and email.  </w:t>
      </w:r>
    </w:p>
    <w:p w14:paraId="7A6A43CF" w14:textId="77777777" w:rsidR="00B10A7A" w:rsidRPr="007905AB" w:rsidRDefault="00B10A7A" w:rsidP="007905AB">
      <w:pPr>
        <w:pBdr>
          <w:bottom w:val="single" w:sz="6" w:space="1" w:color="auto"/>
        </w:pBd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74820A8C" w14:textId="77777777" w:rsidR="008729F6" w:rsidRDefault="008729F6" w:rsidP="008729F6">
      <w:pPr>
        <w:rPr>
          <w:b/>
          <w:bCs/>
        </w:rPr>
      </w:pPr>
    </w:p>
    <w:p w14:paraId="6B322003" w14:textId="68B7F6C0" w:rsidR="008729F6" w:rsidRDefault="008729F6" w:rsidP="008729F6">
      <w:pPr>
        <w:rPr>
          <w:b/>
          <w:bCs/>
        </w:rPr>
      </w:pPr>
      <w:r w:rsidRPr="3197B6CD">
        <w:rPr>
          <w:b/>
          <w:bCs/>
        </w:rPr>
        <w:t xml:space="preserve">Who can I contact for assistance? </w:t>
      </w:r>
    </w:p>
    <w:p w14:paraId="7D030FC4" w14:textId="0D9E674B" w:rsidR="008729F6" w:rsidRDefault="008729F6" w:rsidP="008729F6">
      <w:r>
        <w:t xml:space="preserve">For transaction-specific questions, please contact TransferMate directly via Live Chat, Email, or Phone. </w:t>
      </w:r>
      <w:r w:rsidR="00784B39">
        <w:t>Live chat</w:t>
      </w:r>
      <w:r>
        <w:t xml:space="preserve"> can be found </w:t>
      </w:r>
      <w:hyperlink r:id="rId9" w:history="1">
        <w:r w:rsidRPr="00784B39">
          <w:rPr>
            <w:rStyle w:val="Hyperlink"/>
          </w:rPr>
          <w:t>here</w:t>
        </w:r>
      </w:hyperlink>
      <w:r w:rsidR="00784B39">
        <w:t>.</w:t>
      </w:r>
    </w:p>
    <w:p w14:paraId="7980DBFE" w14:textId="77777777" w:rsidR="008729F6" w:rsidRDefault="008729F6" w:rsidP="008729F6">
      <w:pPr>
        <w:rPr>
          <w:rFonts w:ascii="Calibri" w:eastAsia="Calibri" w:hAnsi="Calibri" w:cs="Calibri"/>
          <w:b/>
          <w:bCs/>
          <w:color w:val="000000" w:themeColor="text1"/>
        </w:rPr>
      </w:pPr>
      <w:r w:rsidRPr="3197B6CD">
        <w:rPr>
          <w:rFonts w:ascii="Calibri" w:eastAsia="Calibri" w:hAnsi="Calibri" w:cs="Calibri"/>
          <w:b/>
          <w:bCs/>
          <w:color w:val="000000" w:themeColor="text1"/>
        </w:rPr>
        <w:t>Will I be charged for using this service?</w:t>
      </w:r>
    </w:p>
    <w:p w14:paraId="5F84A0F9" w14:textId="4E8AD297" w:rsidR="008729F6" w:rsidRDefault="00C533AF" w:rsidP="008729F6">
      <w:r>
        <w:rPr>
          <w:rFonts w:ascii="Calibri" w:eastAsia="Calibri" w:hAnsi="Calibri" w:cs="Calibri"/>
          <w:color w:val="000000" w:themeColor="text1"/>
        </w:rPr>
        <w:t xml:space="preserve">The </w:t>
      </w:r>
      <w:r w:rsidR="008729F6" w:rsidRPr="29867834">
        <w:rPr>
          <w:rFonts w:ascii="Calibri" w:eastAsia="Calibri" w:hAnsi="Calibri" w:cs="Calibri"/>
          <w:color w:val="000000" w:themeColor="text1"/>
        </w:rPr>
        <w:t>TransferMate services</w:t>
      </w:r>
      <w:r>
        <w:rPr>
          <w:rFonts w:ascii="Calibri" w:eastAsia="Calibri" w:hAnsi="Calibri" w:cs="Calibri"/>
          <w:color w:val="000000" w:themeColor="text1"/>
        </w:rPr>
        <w:t>, offered in partnership with Barclays</w:t>
      </w:r>
      <w:r w:rsidR="005B1A9F">
        <w:rPr>
          <w:rFonts w:ascii="Calibri" w:eastAsia="Calibri" w:hAnsi="Calibri" w:cs="Calibri"/>
          <w:color w:val="000000" w:themeColor="text1"/>
        </w:rPr>
        <w:t xml:space="preserve">, are completely free of international transfer fees; you will only pay a competitive foreign exchange margin. You may be charged by your bank for making a local transaction, but </w:t>
      </w:r>
      <w:r w:rsidR="008729F6" w:rsidRPr="29867834">
        <w:rPr>
          <w:rFonts w:ascii="Calibri" w:eastAsia="Calibri" w:hAnsi="Calibri" w:cs="Calibri"/>
          <w:color w:val="000000" w:themeColor="text1"/>
        </w:rPr>
        <w:t>this is unfortunately out of our control.</w:t>
      </w:r>
    </w:p>
    <w:p w14:paraId="7E205A7A" w14:textId="77777777" w:rsidR="008729F6" w:rsidRDefault="008729F6" w:rsidP="008729F6">
      <w:pPr>
        <w:rPr>
          <w:rFonts w:ascii="Calibri" w:eastAsia="Calibri" w:hAnsi="Calibri" w:cs="Calibri"/>
          <w:b/>
          <w:bCs/>
          <w:color w:val="000000" w:themeColor="text1"/>
        </w:rPr>
      </w:pPr>
      <w:r w:rsidRPr="3197B6CD">
        <w:rPr>
          <w:rFonts w:ascii="Calibri" w:eastAsia="Calibri" w:hAnsi="Calibri" w:cs="Calibri"/>
          <w:b/>
          <w:bCs/>
          <w:color w:val="000000" w:themeColor="text1"/>
        </w:rPr>
        <w:t>Why do I need to provide identification?</w:t>
      </w:r>
    </w:p>
    <w:p w14:paraId="3A3BFB59" w14:textId="796B792B" w:rsidR="008729F6" w:rsidRDefault="008729F6" w:rsidP="008729F6">
      <w:pPr>
        <w:rPr>
          <w:rFonts w:ascii="Calibri" w:eastAsia="Calibri" w:hAnsi="Calibri" w:cs="Calibri"/>
        </w:rPr>
      </w:pPr>
      <w:r w:rsidRPr="3197B6CD">
        <w:rPr>
          <w:rFonts w:ascii="Calibri" w:eastAsia="Calibri" w:hAnsi="Calibri" w:cs="Calibri"/>
          <w:color w:val="000000" w:themeColor="text1"/>
        </w:rPr>
        <w:t>By law</w:t>
      </w:r>
      <w:r>
        <w:rPr>
          <w:rFonts w:ascii="Calibri" w:eastAsia="Calibri" w:hAnsi="Calibri" w:cs="Calibri"/>
          <w:color w:val="000000" w:themeColor="text1"/>
        </w:rPr>
        <w:t>,</w:t>
      </w:r>
      <w:r w:rsidRPr="3197B6CD">
        <w:rPr>
          <w:rFonts w:ascii="Calibri" w:eastAsia="Calibri" w:hAnsi="Calibri" w:cs="Calibri"/>
          <w:color w:val="000000" w:themeColor="text1"/>
        </w:rPr>
        <w:t xml:space="preserve"> TransferMate is required to identify the person transferring funds to your </w:t>
      </w:r>
      <w:r>
        <w:rPr>
          <w:rFonts w:ascii="Calibri" w:eastAsia="Calibri" w:hAnsi="Calibri" w:cs="Calibri"/>
          <w:color w:val="000000" w:themeColor="text1"/>
        </w:rPr>
        <w:t>institution’s</w:t>
      </w:r>
      <w:r w:rsidRPr="3197B6CD">
        <w:rPr>
          <w:rFonts w:ascii="Calibri" w:eastAsia="Calibri" w:hAnsi="Calibri" w:cs="Calibri"/>
          <w:color w:val="000000" w:themeColor="text1"/>
        </w:rPr>
        <w:t xml:space="preserve"> bank account. Your identification will ensure that you and your institution are protected against Money Laundering attempts.</w:t>
      </w:r>
    </w:p>
    <w:p w14:paraId="2A265715" w14:textId="77777777" w:rsidR="008729F6" w:rsidRDefault="008729F6" w:rsidP="008729F6">
      <w:pPr>
        <w:rPr>
          <w:rFonts w:ascii="Calibri" w:eastAsia="Calibri" w:hAnsi="Calibri" w:cs="Calibri"/>
          <w:b/>
          <w:bCs/>
          <w:color w:val="000000" w:themeColor="text1"/>
        </w:rPr>
      </w:pPr>
      <w:r w:rsidRPr="3197B6CD">
        <w:rPr>
          <w:rFonts w:ascii="Calibri" w:eastAsia="Calibri" w:hAnsi="Calibri" w:cs="Calibri"/>
          <w:b/>
          <w:bCs/>
          <w:color w:val="000000" w:themeColor="text1"/>
        </w:rPr>
        <w:t>What is accepted as viable identification?</w:t>
      </w:r>
    </w:p>
    <w:p w14:paraId="1BE77AA0" w14:textId="39396F3D" w:rsidR="008729F6" w:rsidRDefault="008729F6" w:rsidP="008729F6">
      <w:pPr>
        <w:rPr>
          <w:rFonts w:ascii="Calibri" w:eastAsia="Calibri" w:hAnsi="Calibri" w:cs="Calibri"/>
        </w:rPr>
      </w:pPr>
      <w:r w:rsidRPr="3197B6CD">
        <w:rPr>
          <w:rFonts w:ascii="Calibri" w:eastAsia="Calibri" w:hAnsi="Calibri" w:cs="Calibri"/>
          <w:color w:val="000000" w:themeColor="text1"/>
        </w:rPr>
        <w:t>Any letter of offer/acceptance, including your name, which has been posted to you by the institution you wish to make payments to. In addition, we must receive a scanned copy of your photo identification (passport).</w:t>
      </w:r>
    </w:p>
    <w:p w14:paraId="1A58163B" w14:textId="77777777" w:rsidR="008729F6" w:rsidRDefault="008729F6" w:rsidP="008729F6">
      <w:r w:rsidRPr="3197B6CD">
        <w:rPr>
          <w:b/>
          <w:bCs/>
        </w:rPr>
        <w:t>Will my beneficiary institution be charged for receiving payments from my TransferMate account?</w:t>
      </w:r>
    </w:p>
    <w:p w14:paraId="0103D6BA" w14:textId="0B7C7AAF" w:rsidR="008729F6" w:rsidRPr="008729F6" w:rsidRDefault="00EA27D5" w:rsidP="008729F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 w:themeColor="text1"/>
        </w:rPr>
        <w:t xml:space="preserve">No. </w:t>
      </w:r>
      <w:r w:rsidR="005C7E57">
        <w:rPr>
          <w:rFonts w:ascii="Calibri" w:eastAsia="Calibri" w:hAnsi="Calibri" w:cs="Calibri"/>
          <w:color w:val="000000" w:themeColor="text1"/>
        </w:rPr>
        <w:t>Y</w:t>
      </w:r>
      <w:r w:rsidR="008729F6" w:rsidRPr="3197B6CD">
        <w:rPr>
          <w:rFonts w:ascii="Calibri" w:eastAsia="Calibri" w:hAnsi="Calibri" w:cs="Calibri"/>
          <w:color w:val="000000" w:themeColor="text1"/>
        </w:rPr>
        <w:t>our institution will not be charged for receiving your international payment</w:t>
      </w:r>
      <w:r>
        <w:rPr>
          <w:rFonts w:ascii="Calibri" w:eastAsia="Calibri" w:hAnsi="Calibri" w:cs="Calibri"/>
          <w:color w:val="000000" w:themeColor="text1"/>
        </w:rPr>
        <w:t xml:space="preserve"> via </w:t>
      </w:r>
      <w:r w:rsidR="00C533AF">
        <w:rPr>
          <w:rFonts w:ascii="Calibri" w:eastAsia="Calibri" w:hAnsi="Calibri" w:cs="Calibri"/>
          <w:color w:val="000000" w:themeColor="text1"/>
        </w:rPr>
        <w:t xml:space="preserve">the </w:t>
      </w:r>
      <w:r>
        <w:rPr>
          <w:rFonts w:ascii="Calibri" w:eastAsia="Calibri" w:hAnsi="Calibri" w:cs="Calibri"/>
          <w:color w:val="000000" w:themeColor="text1"/>
        </w:rPr>
        <w:t>TransferMate service</w:t>
      </w:r>
      <w:r w:rsidR="005B1A9F">
        <w:rPr>
          <w:rFonts w:ascii="Calibri" w:eastAsia="Calibri" w:hAnsi="Calibri" w:cs="Calibri"/>
          <w:color w:val="000000" w:themeColor="text1"/>
        </w:rPr>
        <w:t>; you will only pay a competitive foreign exchange margin.</w:t>
      </w:r>
    </w:p>
    <w:p w14:paraId="538C1254" w14:textId="77777777" w:rsidR="008729F6" w:rsidRDefault="008729F6" w:rsidP="008729F6">
      <w:r w:rsidRPr="3197B6CD">
        <w:rPr>
          <w:b/>
          <w:bCs/>
        </w:rPr>
        <w:t xml:space="preserve">How will I know if my payment has been successful? </w:t>
      </w:r>
    </w:p>
    <w:p w14:paraId="3FA8078B" w14:textId="4E38E1BC" w:rsidR="008729F6" w:rsidRDefault="008729F6" w:rsidP="008729F6">
      <w:pPr>
        <w:rPr>
          <w:rFonts w:ascii="Calibri" w:eastAsia="Calibri" w:hAnsi="Calibri" w:cs="Calibri"/>
        </w:rPr>
      </w:pPr>
      <w:r w:rsidRPr="29867834">
        <w:rPr>
          <w:rFonts w:ascii="Calibri" w:eastAsia="Calibri" w:hAnsi="Calibri" w:cs="Calibri"/>
          <w:color w:val="000000" w:themeColor="text1"/>
        </w:rPr>
        <w:t>TransferMate provides you with full online payment tracking 24/7</w:t>
      </w:r>
      <w:r>
        <w:rPr>
          <w:rFonts w:ascii="Calibri" w:eastAsia="Calibri" w:hAnsi="Calibri" w:cs="Calibri"/>
          <w:color w:val="000000" w:themeColor="text1"/>
        </w:rPr>
        <w:t>; you</w:t>
      </w:r>
      <w:r w:rsidRPr="29867834">
        <w:rPr>
          <w:rFonts w:ascii="Calibri" w:eastAsia="Calibri" w:hAnsi="Calibri" w:cs="Calibri"/>
          <w:color w:val="000000" w:themeColor="text1"/>
        </w:rPr>
        <w:t xml:space="preserve"> can log in to this by accessing your account and clicking on "Enter Your Tracking" to view the up-to-date status of your payments and view your payment history of all transactions.</w:t>
      </w:r>
    </w:p>
    <w:p w14:paraId="2C362FF8" w14:textId="77777777" w:rsidR="008729F6" w:rsidRDefault="008729F6" w:rsidP="008729F6">
      <w:pPr>
        <w:rPr>
          <w:rFonts w:ascii="Calibri" w:eastAsia="Calibri" w:hAnsi="Calibri" w:cs="Calibri"/>
          <w:color w:val="000000" w:themeColor="text1"/>
        </w:rPr>
      </w:pPr>
      <w:r w:rsidRPr="3197B6CD">
        <w:rPr>
          <w:rFonts w:ascii="Calibri" w:eastAsia="Calibri" w:hAnsi="Calibri" w:cs="Calibri"/>
          <w:b/>
          <w:bCs/>
          <w:color w:val="000000" w:themeColor="text1"/>
        </w:rPr>
        <w:t>Where can I get a transaction receipt?</w:t>
      </w:r>
    </w:p>
    <w:p w14:paraId="35DB1A15" w14:textId="77777777" w:rsidR="008729F6" w:rsidRDefault="008729F6" w:rsidP="008729F6">
      <w:pPr>
        <w:rPr>
          <w:rFonts w:ascii="Calibri" w:eastAsia="Calibri" w:hAnsi="Calibri" w:cs="Calibri"/>
        </w:rPr>
      </w:pPr>
      <w:r w:rsidRPr="3197B6CD">
        <w:rPr>
          <w:rFonts w:ascii="Calibri" w:eastAsia="Calibri" w:hAnsi="Calibri" w:cs="Calibri"/>
          <w:color w:val="000000" w:themeColor="text1"/>
        </w:rPr>
        <w:t>You can obtain Electronic Fund Transfer Receipts within Your Tracking Account, found by clicking on "Enter Your Tracking" from within your TransferMate account.</w:t>
      </w:r>
    </w:p>
    <w:p w14:paraId="31845B11" w14:textId="77777777" w:rsidR="008729F6" w:rsidRDefault="008729F6" w:rsidP="008729F6">
      <w:pPr>
        <w:rPr>
          <w:rFonts w:ascii="Calibri" w:eastAsia="Calibri" w:hAnsi="Calibri" w:cs="Calibri"/>
          <w:b/>
          <w:bCs/>
          <w:color w:val="000000" w:themeColor="text1"/>
        </w:rPr>
      </w:pPr>
      <w:r w:rsidRPr="3197B6CD">
        <w:rPr>
          <w:rFonts w:ascii="Calibri" w:eastAsia="Calibri" w:hAnsi="Calibri" w:cs="Calibri"/>
          <w:b/>
          <w:bCs/>
          <w:color w:val="000000" w:themeColor="text1"/>
        </w:rPr>
        <w:lastRenderedPageBreak/>
        <w:t xml:space="preserve">Can a family member make payments through my TransferMate account? </w:t>
      </w:r>
    </w:p>
    <w:p w14:paraId="3DA660EF" w14:textId="417B3D7A" w:rsidR="008729F6" w:rsidRDefault="008729F6" w:rsidP="008729F6">
      <w:pPr>
        <w:rPr>
          <w:rFonts w:ascii="Calibri" w:eastAsia="Calibri" w:hAnsi="Calibri" w:cs="Calibri"/>
        </w:rPr>
      </w:pPr>
      <w:r w:rsidRPr="3197B6CD">
        <w:rPr>
          <w:rFonts w:ascii="Calibri" w:eastAsia="Calibri" w:hAnsi="Calibri" w:cs="Calibri"/>
          <w:color w:val="000000" w:themeColor="text1"/>
        </w:rPr>
        <w:t xml:space="preserve">Yes, providing your family member provides TransferMate with the relevant Anti-Money Laundering Identification (student photo Identification and school's Invoice or Offer letter). This must be sent to </w:t>
      </w:r>
      <w:hyperlink r:id="rId10">
        <w:r w:rsidRPr="3197B6CD">
          <w:rPr>
            <w:rStyle w:val="Hyperlink"/>
            <w:rFonts w:ascii="Calibri" w:eastAsia="Calibri" w:hAnsi="Calibri" w:cs="Calibri"/>
          </w:rPr>
          <w:t>edupayments@transfermate.com</w:t>
        </w:r>
      </w:hyperlink>
      <w:r w:rsidRPr="3197B6CD">
        <w:rPr>
          <w:rFonts w:ascii="Calibri" w:eastAsia="Calibri" w:hAnsi="Calibri" w:cs="Calibri"/>
          <w:color w:val="000000" w:themeColor="text1"/>
        </w:rPr>
        <w:t>). Then</w:t>
      </w:r>
      <w:r w:rsidR="005B1A9F">
        <w:rPr>
          <w:rFonts w:ascii="Calibri" w:eastAsia="Calibri" w:hAnsi="Calibri" w:cs="Calibri"/>
          <w:color w:val="000000" w:themeColor="text1"/>
        </w:rPr>
        <w:t>,</w:t>
      </w:r>
      <w:r w:rsidRPr="3197B6CD">
        <w:rPr>
          <w:rFonts w:ascii="Calibri" w:eastAsia="Calibri" w:hAnsi="Calibri" w:cs="Calibri"/>
          <w:color w:val="000000" w:themeColor="text1"/>
        </w:rPr>
        <w:t xml:space="preserve"> we are happy to allow family members to make payments </w:t>
      </w:r>
      <w:r w:rsidR="005B1A9F">
        <w:rPr>
          <w:rFonts w:ascii="Calibri" w:eastAsia="Calibri" w:hAnsi="Calibri" w:cs="Calibri"/>
          <w:color w:val="000000" w:themeColor="text1"/>
        </w:rPr>
        <w:t>to your institution on your behalf</w:t>
      </w:r>
      <w:r w:rsidRPr="3197B6CD">
        <w:rPr>
          <w:rFonts w:ascii="Calibri" w:eastAsia="Calibri" w:hAnsi="Calibri" w:cs="Calibri"/>
          <w:color w:val="000000" w:themeColor="text1"/>
        </w:rPr>
        <w:t>. For more assistance on this topic</w:t>
      </w:r>
      <w:r w:rsidR="00CB1B0F">
        <w:rPr>
          <w:rFonts w:ascii="Calibri" w:eastAsia="Calibri" w:hAnsi="Calibri" w:cs="Calibri"/>
          <w:color w:val="000000" w:themeColor="text1"/>
        </w:rPr>
        <w:t>,</w:t>
      </w:r>
      <w:r w:rsidRPr="3197B6CD">
        <w:rPr>
          <w:rFonts w:ascii="Calibri" w:eastAsia="Calibri" w:hAnsi="Calibri" w:cs="Calibri"/>
          <w:color w:val="000000" w:themeColor="text1"/>
        </w:rPr>
        <w:t xml:space="preserve"> please contact </w:t>
      </w:r>
      <w:hyperlink r:id="rId11">
        <w:r w:rsidRPr="3197B6CD">
          <w:rPr>
            <w:rStyle w:val="Hyperlink"/>
            <w:rFonts w:ascii="Calibri" w:eastAsia="Calibri" w:hAnsi="Calibri" w:cs="Calibri"/>
          </w:rPr>
          <w:t>edu@transfermate.com</w:t>
        </w:r>
      </w:hyperlink>
      <w:r w:rsidRPr="3197B6CD">
        <w:rPr>
          <w:rFonts w:ascii="Calibri" w:eastAsia="Calibri" w:hAnsi="Calibri" w:cs="Calibri"/>
          <w:color w:val="000000" w:themeColor="text1"/>
        </w:rPr>
        <w:t xml:space="preserve"> or visit our </w:t>
      </w:r>
      <w:hyperlink r:id="rId12" w:history="1">
        <w:r w:rsidRPr="00784B39">
          <w:rPr>
            <w:rStyle w:val="Hyperlink"/>
            <w:rFonts w:ascii="Calibri" w:eastAsia="Calibri" w:hAnsi="Calibri" w:cs="Calibri"/>
          </w:rPr>
          <w:t>Live Chat Box</w:t>
        </w:r>
      </w:hyperlink>
      <w:r w:rsidRPr="3197B6CD">
        <w:rPr>
          <w:rFonts w:ascii="Calibri" w:eastAsia="Calibri" w:hAnsi="Calibri" w:cs="Calibri"/>
          <w:color w:val="000000" w:themeColor="text1"/>
        </w:rPr>
        <w:t>.</w:t>
      </w:r>
    </w:p>
    <w:p w14:paraId="32E18EC9" w14:textId="4E3FDE65" w:rsidR="008729F6" w:rsidRDefault="008729F6" w:rsidP="008729F6">
      <w:pPr>
        <w:rPr>
          <w:rFonts w:ascii="Calibri" w:eastAsia="Calibri" w:hAnsi="Calibri" w:cs="Calibri"/>
          <w:color w:val="000000" w:themeColor="text1"/>
        </w:rPr>
      </w:pPr>
      <w:r w:rsidRPr="3197B6CD">
        <w:rPr>
          <w:rFonts w:ascii="Calibri" w:eastAsia="Calibri" w:hAnsi="Calibri" w:cs="Calibri"/>
          <w:b/>
          <w:bCs/>
          <w:color w:val="000000" w:themeColor="text1"/>
        </w:rPr>
        <w:t xml:space="preserve">Can I make </w:t>
      </w:r>
      <w:r w:rsidR="00CB1B0F">
        <w:rPr>
          <w:rFonts w:ascii="Calibri" w:eastAsia="Calibri" w:hAnsi="Calibri" w:cs="Calibri"/>
          <w:b/>
          <w:bCs/>
          <w:color w:val="000000" w:themeColor="text1"/>
        </w:rPr>
        <w:t xml:space="preserve">the </w:t>
      </w:r>
      <w:r w:rsidRPr="3197B6CD">
        <w:rPr>
          <w:rFonts w:ascii="Calibri" w:eastAsia="Calibri" w:hAnsi="Calibri" w:cs="Calibri"/>
          <w:b/>
          <w:bCs/>
          <w:color w:val="000000" w:themeColor="text1"/>
        </w:rPr>
        <w:t xml:space="preserve">same currency transactions? </w:t>
      </w:r>
    </w:p>
    <w:p w14:paraId="122F8652" w14:textId="6B12DC59" w:rsidR="008729F6" w:rsidRDefault="008729F6" w:rsidP="008729F6">
      <w:pPr>
        <w:rPr>
          <w:rFonts w:ascii="Calibri" w:eastAsia="Calibri" w:hAnsi="Calibri" w:cs="Calibri"/>
        </w:rPr>
      </w:pPr>
      <w:r w:rsidRPr="29867834">
        <w:rPr>
          <w:rFonts w:ascii="Calibri" w:eastAsia="Calibri" w:hAnsi="Calibri" w:cs="Calibri"/>
          <w:color w:val="000000" w:themeColor="text1"/>
        </w:rPr>
        <w:t xml:space="preserve">TransferMate is designed to allow international students to make </w:t>
      </w:r>
      <w:r w:rsidR="00CB1B0F">
        <w:rPr>
          <w:rFonts w:ascii="Calibri" w:eastAsia="Calibri" w:hAnsi="Calibri" w:cs="Calibri"/>
          <w:color w:val="000000" w:themeColor="text1"/>
        </w:rPr>
        <w:t>cross-currency</w:t>
      </w:r>
      <w:r w:rsidRPr="29867834">
        <w:rPr>
          <w:rFonts w:ascii="Calibri" w:eastAsia="Calibri" w:hAnsi="Calibri" w:cs="Calibri"/>
          <w:color w:val="000000" w:themeColor="text1"/>
        </w:rPr>
        <w:t xml:space="preserve"> transactions free of charge at reduced rates of exchange</w:t>
      </w:r>
      <w:r w:rsidR="00CB1B0F">
        <w:rPr>
          <w:rFonts w:ascii="Calibri" w:eastAsia="Calibri" w:hAnsi="Calibri" w:cs="Calibri"/>
          <w:color w:val="000000" w:themeColor="text1"/>
        </w:rPr>
        <w:t>; any</w:t>
      </w:r>
      <w:r w:rsidRPr="29867834">
        <w:rPr>
          <w:rFonts w:ascii="Calibri" w:eastAsia="Calibri" w:hAnsi="Calibri" w:cs="Calibri"/>
          <w:color w:val="000000" w:themeColor="text1"/>
        </w:rPr>
        <w:t xml:space="preserve"> same currency transactions will hold a £10 or equivalent amount charge to cover the costs of performing this type of transaction.</w:t>
      </w:r>
    </w:p>
    <w:p w14:paraId="4440AE56" w14:textId="77777777" w:rsidR="008729F6" w:rsidRDefault="008729F6" w:rsidP="008729F6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3197B6CD">
        <w:rPr>
          <w:rFonts w:ascii="Calibri" w:eastAsia="Calibri" w:hAnsi="Calibri" w:cs="Calibri"/>
          <w:b/>
          <w:bCs/>
          <w:color w:val="000000" w:themeColor="text1"/>
        </w:rPr>
        <w:t>------------------------------------------------------------------------------------------------------------------------------------</w:t>
      </w:r>
    </w:p>
    <w:p w14:paraId="006CFC14" w14:textId="77777777" w:rsidR="008729F6" w:rsidRDefault="008729F6" w:rsidP="008729F6">
      <w:pPr>
        <w:spacing w:after="0" w:line="240" w:lineRule="auto"/>
        <w:rPr>
          <w:rFonts w:ascii="Calibri" w:eastAsia="Calibri" w:hAnsi="Calibri" w:cs="Calibri"/>
          <w:b/>
          <w:bCs/>
          <w:color w:val="000000" w:themeColor="text1"/>
        </w:rPr>
      </w:pPr>
    </w:p>
    <w:p w14:paraId="700F2EC7" w14:textId="77777777" w:rsidR="008729F6" w:rsidRDefault="008729F6" w:rsidP="008729F6">
      <w:pPr>
        <w:rPr>
          <w:rFonts w:ascii="Calibri" w:eastAsia="Calibri" w:hAnsi="Calibri" w:cs="Calibri"/>
          <w:b/>
          <w:bCs/>
          <w:color w:val="000000" w:themeColor="text1"/>
        </w:rPr>
      </w:pPr>
    </w:p>
    <w:p w14:paraId="730BB775" w14:textId="32F525CC" w:rsidR="00E17E03" w:rsidRDefault="00E17E03" w:rsidP="00E17E03">
      <w:pPr>
        <w:spacing w:line="257" w:lineRule="auto"/>
      </w:pPr>
    </w:p>
    <w:sectPr w:rsidR="00E17E03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86DA5" w14:textId="77777777" w:rsidR="00BC20EB" w:rsidRDefault="00BC20EB" w:rsidP="00E17E03">
      <w:pPr>
        <w:spacing w:after="0" w:line="240" w:lineRule="auto"/>
      </w:pPr>
      <w:r>
        <w:separator/>
      </w:r>
    </w:p>
  </w:endnote>
  <w:endnote w:type="continuationSeparator" w:id="0">
    <w:p w14:paraId="287B8E3C" w14:textId="77777777" w:rsidR="00BC20EB" w:rsidRDefault="00BC20EB" w:rsidP="00E1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BDB8A" w14:textId="3ED6294A" w:rsidR="00C118F8" w:rsidRDefault="006E70B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FACD7C" wp14:editId="1CD6462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2" name="Text Box 2" descr="Restricted -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D7659" w14:textId="1821DD78" w:rsidR="006E70BA" w:rsidRPr="006E70BA" w:rsidRDefault="006E70BA" w:rsidP="006E70B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E70B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 -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FACD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estricted - Extern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12D7659" w14:textId="1821DD78" w:rsidR="006E70BA" w:rsidRPr="006E70BA" w:rsidRDefault="006E70BA" w:rsidP="006E70B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E70B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 -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F1F17" w14:textId="3CD75582" w:rsidR="00C118F8" w:rsidRDefault="006E70B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F83325" wp14:editId="10E9D25F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3" name="Text Box 3" descr="Restricted -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A65A2C" w14:textId="43DE3A01" w:rsidR="006E70BA" w:rsidRPr="006E70BA" w:rsidRDefault="006E70BA" w:rsidP="006E70B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E70B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 -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F8332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Restricted - Extern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7A65A2C" w14:textId="43DE3A01" w:rsidR="006E70BA" w:rsidRPr="006E70BA" w:rsidRDefault="006E70BA" w:rsidP="006E70B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E70B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 -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3713" w14:textId="2ADB9E98" w:rsidR="00C118F8" w:rsidRDefault="006E70B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66005C9" wp14:editId="303883E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1" name="Text Box 1" descr="Restricted -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DCC373" w14:textId="1842CDAC" w:rsidR="006E70BA" w:rsidRPr="006E70BA" w:rsidRDefault="006E70BA" w:rsidP="006E70B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E70B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 -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6005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Restricted - Extern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08DCC373" w14:textId="1842CDAC" w:rsidR="006E70BA" w:rsidRPr="006E70BA" w:rsidRDefault="006E70BA" w:rsidP="006E70B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E70B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 -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E96FD" w14:textId="77777777" w:rsidR="00BC20EB" w:rsidRDefault="00BC20EB" w:rsidP="00E17E03">
      <w:pPr>
        <w:spacing w:after="0" w:line="240" w:lineRule="auto"/>
      </w:pPr>
      <w:r>
        <w:separator/>
      </w:r>
    </w:p>
  </w:footnote>
  <w:footnote w:type="continuationSeparator" w:id="0">
    <w:p w14:paraId="49CC42E8" w14:textId="77777777" w:rsidR="00BC20EB" w:rsidRDefault="00BC20EB" w:rsidP="00E1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62D5" w14:textId="0FA2DB61" w:rsidR="00E17E03" w:rsidRPr="00E17E03" w:rsidRDefault="00E17E03">
    <w:pPr>
      <w:pStyle w:val="Header"/>
      <w:rPr>
        <w:lang w:val="en-US"/>
      </w:rPr>
    </w:pPr>
    <w:r>
      <w:rPr>
        <w:lang w:val="en-US"/>
      </w:rPr>
      <w:tab/>
      <w:t>TransferMate Education</w:t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A79FC"/>
    <w:multiLevelType w:val="hybridMultilevel"/>
    <w:tmpl w:val="5A4A3BA2"/>
    <w:lvl w:ilvl="0" w:tplc="3E92D4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DA2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261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62E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64E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DC4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A4C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A5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663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15AA9"/>
    <w:multiLevelType w:val="hybridMultilevel"/>
    <w:tmpl w:val="43CC4FAA"/>
    <w:lvl w:ilvl="0" w:tplc="94D4E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BCF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766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C6FC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7231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059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9EB7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F2C4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45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C4E91"/>
    <w:multiLevelType w:val="hybridMultilevel"/>
    <w:tmpl w:val="0DCC8E8A"/>
    <w:lvl w:ilvl="0" w:tplc="B8669D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A5C26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F65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2066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ACF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5CD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A4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E8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A48B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271D3A"/>
    <w:multiLevelType w:val="hybridMultilevel"/>
    <w:tmpl w:val="F744AA10"/>
    <w:lvl w:ilvl="0" w:tplc="DB365F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BDCF4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8A1D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8E3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0C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B68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67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6B2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D21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022616">
    <w:abstractNumId w:val="0"/>
  </w:num>
  <w:num w:numId="2" w16cid:durableId="139810547">
    <w:abstractNumId w:val="3"/>
  </w:num>
  <w:num w:numId="3" w16cid:durableId="1303775588">
    <w:abstractNumId w:val="2"/>
  </w:num>
  <w:num w:numId="4" w16cid:durableId="155458673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iarán Busby">
    <w15:presenceInfo w15:providerId="AD" w15:userId="S::cbusby@transfermate.com::3c29bf32-0a36-4588-a6bd-36b7e4d307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23C8B"/>
    <w:rsid w:val="000818BC"/>
    <w:rsid w:val="000E3291"/>
    <w:rsid w:val="00165D5F"/>
    <w:rsid w:val="00230BAF"/>
    <w:rsid w:val="00262B4E"/>
    <w:rsid w:val="0027525A"/>
    <w:rsid w:val="002A33B2"/>
    <w:rsid w:val="002C19BA"/>
    <w:rsid w:val="00303A3B"/>
    <w:rsid w:val="003628F5"/>
    <w:rsid w:val="00381578"/>
    <w:rsid w:val="00393D79"/>
    <w:rsid w:val="003E1F31"/>
    <w:rsid w:val="00435DEE"/>
    <w:rsid w:val="0047391A"/>
    <w:rsid w:val="004B5731"/>
    <w:rsid w:val="00505B1B"/>
    <w:rsid w:val="005B1A9F"/>
    <w:rsid w:val="005C193C"/>
    <w:rsid w:val="005C7E57"/>
    <w:rsid w:val="006E70BA"/>
    <w:rsid w:val="006F22C1"/>
    <w:rsid w:val="007608FA"/>
    <w:rsid w:val="00784B39"/>
    <w:rsid w:val="007905AB"/>
    <w:rsid w:val="00797A47"/>
    <w:rsid w:val="007B1399"/>
    <w:rsid w:val="00855AA7"/>
    <w:rsid w:val="008729F6"/>
    <w:rsid w:val="00872C2F"/>
    <w:rsid w:val="008C5B0F"/>
    <w:rsid w:val="008F41D2"/>
    <w:rsid w:val="00962BD6"/>
    <w:rsid w:val="009F72B8"/>
    <w:rsid w:val="00A0444A"/>
    <w:rsid w:val="00A27E62"/>
    <w:rsid w:val="00A451FB"/>
    <w:rsid w:val="00A84139"/>
    <w:rsid w:val="00AE7F00"/>
    <w:rsid w:val="00B10A7A"/>
    <w:rsid w:val="00B26E73"/>
    <w:rsid w:val="00B97184"/>
    <w:rsid w:val="00BC20EB"/>
    <w:rsid w:val="00C118F8"/>
    <w:rsid w:val="00C1415E"/>
    <w:rsid w:val="00C533AF"/>
    <w:rsid w:val="00CB1B0F"/>
    <w:rsid w:val="00CD2B26"/>
    <w:rsid w:val="00D00D3F"/>
    <w:rsid w:val="00D43E8B"/>
    <w:rsid w:val="00D52469"/>
    <w:rsid w:val="00D6591B"/>
    <w:rsid w:val="00D7312B"/>
    <w:rsid w:val="00D90E1E"/>
    <w:rsid w:val="00DA74E0"/>
    <w:rsid w:val="00DC37A7"/>
    <w:rsid w:val="00DE1126"/>
    <w:rsid w:val="00E03229"/>
    <w:rsid w:val="00E043A4"/>
    <w:rsid w:val="00E17E03"/>
    <w:rsid w:val="00E57841"/>
    <w:rsid w:val="00E870F9"/>
    <w:rsid w:val="00EA27D5"/>
    <w:rsid w:val="00EA3B81"/>
    <w:rsid w:val="00EF599F"/>
    <w:rsid w:val="00EF61A1"/>
    <w:rsid w:val="00F04426"/>
    <w:rsid w:val="00F25ACB"/>
    <w:rsid w:val="00F32A52"/>
    <w:rsid w:val="00F45396"/>
    <w:rsid w:val="00FF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E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2B4E"/>
    <w:pPr>
      <w:ind w:left="720"/>
      <w:contextualSpacing/>
    </w:pPr>
  </w:style>
  <w:style w:type="character" w:customStyle="1" w:styleId="normaltextrun">
    <w:name w:val="normaltextrun"/>
    <w:basedOn w:val="DefaultParagraphFont"/>
    <w:uiPriority w:val="1"/>
    <w:rsid w:val="007905AB"/>
  </w:style>
  <w:style w:type="character" w:styleId="CommentReference">
    <w:name w:val="annotation reference"/>
    <w:basedOn w:val="DefaultParagraphFont"/>
    <w:uiPriority w:val="99"/>
    <w:semiHidden/>
    <w:unhideWhenUsed/>
    <w:rsid w:val="00784B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B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B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B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B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B3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84B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A27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ue.comm100.com/visitorside/html/chatwindow.8c5433a901d191e25cca73a9250f7a35daeeaf66.html?planId=300&amp;visitType=1&amp;byHref=1&amp;partnerId=-1&amp;siteid=21628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du@transfermate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edupayments@transfermate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ue.comm100.com/visitorside/html/chatwindow.8c5433a901d191e25cca73a9250f7a35daeeaf66.html?planId=300&amp;visitType=1&amp;byHref=1&amp;partnerId=-1&amp;siteid=21628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2672</Characters>
  <Application>Microsoft Office Word</Application>
  <DocSecurity>0</DocSecurity>
  <Lines>49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Ciarán Busby</dc:creator>
  <cp:keywords/>
  <dc:description/>
  <cp:lastModifiedBy>Ciarán Busby</cp:lastModifiedBy>
  <cp:revision>2</cp:revision>
  <dcterms:created xsi:type="dcterms:W3CDTF">2025-04-08T07:48:00Z</dcterms:created>
  <dcterms:modified xsi:type="dcterms:W3CDTF">2025-04-08T07:48:00Z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Restricted - External</vt:lpwstr>
  </property>
  <property fmtid="{D5CDD505-2E9C-101B-9397-08002B2CF9AE}" pid="6" name="MSIP_Label_809883c2-c98e-47bb-9665-f01ec16099d6_Enabled">
    <vt:lpwstr>true</vt:lpwstr>
  </property>
  <property fmtid="{D5CDD505-2E9C-101B-9397-08002B2CF9AE}" pid="7" name="MSIP_Label_809883c2-c98e-47bb-9665-f01ec16099d6_SetDate">
    <vt:lpwstr>2024-03-15T10:14:53Z</vt:lpwstr>
  </property>
  <property fmtid="{D5CDD505-2E9C-101B-9397-08002B2CF9AE}" pid="8" name="MSIP_Label_809883c2-c98e-47bb-9665-f01ec16099d6_Method">
    <vt:lpwstr>Privileged</vt:lpwstr>
  </property>
  <property fmtid="{D5CDD505-2E9C-101B-9397-08002B2CF9AE}" pid="9" name="MSIP_Label_809883c2-c98e-47bb-9665-f01ec16099d6_Name">
    <vt:lpwstr>Restricted - External</vt:lpwstr>
  </property>
  <property fmtid="{D5CDD505-2E9C-101B-9397-08002B2CF9AE}" pid="10" name="MSIP_Label_809883c2-c98e-47bb-9665-f01ec16099d6_SiteId">
    <vt:lpwstr>c4b62f1d-01e0-4107-a0cc-5ac886858b23</vt:lpwstr>
  </property>
  <property fmtid="{D5CDD505-2E9C-101B-9397-08002B2CF9AE}" pid="11" name="MSIP_Label_809883c2-c98e-47bb-9665-f01ec16099d6_ActionId">
    <vt:lpwstr>c94e6870-0e9f-4f65-b6ae-3ed0fc8a78d0</vt:lpwstr>
  </property>
  <property fmtid="{D5CDD505-2E9C-101B-9397-08002B2CF9AE}" pid="12" name="MSIP_Label_809883c2-c98e-47bb-9665-f01ec16099d6_ContentBits">
    <vt:lpwstr>2</vt:lpwstr>
  </property>
  <property fmtid="{D5CDD505-2E9C-101B-9397-08002B2CF9AE}" pid="13" name="_NewReviewCycle">
    <vt:lpwstr/>
  </property>
  <property fmtid="{D5CDD505-2E9C-101B-9397-08002B2CF9AE}" pid="14" name="_AdHocReviewCycleID">
    <vt:i4>932172240</vt:i4>
  </property>
  <property fmtid="{D5CDD505-2E9C-101B-9397-08002B2CF9AE}" pid="15" name="_EmailSubject">
    <vt:lpwstr>Transfermate: Asset library campHi aign </vt:lpwstr>
  </property>
  <property fmtid="{D5CDD505-2E9C-101B-9397-08002B2CF9AE}" pid="16" name="_AuthorEmail">
    <vt:lpwstr>ulrika.m.andersson@barclays.com</vt:lpwstr>
  </property>
  <property fmtid="{D5CDD505-2E9C-101B-9397-08002B2CF9AE}" pid="17" name="_AuthorEmailDisplayName">
    <vt:lpwstr>Andersson, Ulrika : Barclays International</vt:lpwstr>
  </property>
  <property fmtid="{D5CDD505-2E9C-101B-9397-08002B2CF9AE}" pid="18" name="_PreviousAdHocReviewCycleID">
    <vt:i4>61712805</vt:i4>
  </property>
  <property fmtid="{D5CDD505-2E9C-101B-9397-08002B2CF9AE}" pid="19" name="_ReviewingToolsShownOnce">
    <vt:lpwstr/>
  </property>
</Properties>
</file>